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2166CC" w:rsidR="006E5D65" w:rsidP="002D3375" w:rsidRDefault="00997F14" w14:paraId="3508D0E2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2166CC">
        <w:rPr>
          <w:rFonts w:ascii="Corbel" w:hAnsi="Corbel"/>
          <w:b/>
          <w:bCs/>
        </w:rPr>
        <w:t xml:space="preserve">   </w:t>
      </w:r>
      <w:r w:rsidRPr="002166CC" w:rsidR="00CD6897">
        <w:rPr>
          <w:rFonts w:ascii="Corbel" w:hAnsi="Corbel"/>
          <w:b/>
          <w:bCs/>
        </w:rPr>
        <w:tab/>
      </w:r>
      <w:r w:rsidRPr="002166CC" w:rsidR="00CD6897">
        <w:rPr>
          <w:rFonts w:ascii="Corbel" w:hAnsi="Corbel"/>
          <w:b/>
          <w:bCs/>
        </w:rPr>
        <w:tab/>
      </w:r>
      <w:r w:rsidRPr="002166CC" w:rsidR="00CD6897">
        <w:rPr>
          <w:rFonts w:ascii="Corbel" w:hAnsi="Corbel"/>
          <w:b/>
          <w:bCs/>
        </w:rPr>
        <w:tab/>
      </w:r>
      <w:r w:rsidRPr="002166CC" w:rsidR="00CD6897">
        <w:rPr>
          <w:rFonts w:ascii="Corbel" w:hAnsi="Corbel"/>
          <w:b/>
          <w:bCs/>
        </w:rPr>
        <w:tab/>
      </w:r>
      <w:r w:rsidRPr="002166CC" w:rsidR="00CD6897">
        <w:rPr>
          <w:rFonts w:ascii="Corbel" w:hAnsi="Corbel"/>
          <w:b/>
          <w:bCs/>
        </w:rPr>
        <w:tab/>
      </w:r>
      <w:r w:rsidRPr="002166CC" w:rsidR="00CD6897">
        <w:rPr>
          <w:rFonts w:ascii="Corbel" w:hAnsi="Corbel"/>
          <w:b/>
          <w:bCs/>
        </w:rPr>
        <w:tab/>
      </w:r>
      <w:r w:rsidRPr="002166CC" w:rsidR="00D8678B">
        <w:rPr>
          <w:rFonts w:ascii="Corbel" w:hAnsi="Corbel"/>
          <w:bCs/>
          <w:i/>
        </w:rPr>
        <w:t xml:space="preserve">Załącznik nr </w:t>
      </w:r>
      <w:r w:rsidRPr="002166CC" w:rsidR="006F31E2">
        <w:rPr>
          <w:rFonts w:ascii="Corbel" w:hAnsi="Corbel"/>
          <w:bCs/>
          <w:i/>
        </w:rPr>
        <w:t>1.5</w:t>
      </w:r>
      <w:r w:rsidRPr="002166CC" w:rsidR="00D8678B">
        <w:rPr>
          <w:rFonts w:ascii="Corbel" w:hAnsi="Corbel"/>
          <w:bCs/>
          <w:i/>
        </w:rPr>
        <w:t xml:space="preserve"> do Zarządzenia</w:t>
      </w:r>
      <w:r w:rsidRPr="002166CC" w:rsidR="002A22BF">
        <w:rPr>
          <w:rFonts w:ascii="Corbel" w:hAnsi="Corbel"/>
          <w:bCs/>
          <w:i/>
        </w:rPr>
        <w:t xml:space="preserve"> Rektora UR </w:t>
      </w:r>
      <w:r w:rsidRPr="002166CC" w:rsidR="00CD6897">
        <w:rPr>
          <w:rFonts w:ascii="Corbel" w:hAnsi="Corbel"/>
          <w:bCs/>
          <w:i/>
        </w:rPr>
        <w:t xml:space="preserve"> nr </w:t>
      </w:r>
      <w:r w:rsidRPr="002166CC" w:rsidR="00F17567">
        <w:rPr>
          <w:rFonts w:ascii="Corbel" w:hAnsi="Corbel"/>
          <w:bCs/>
          <w:i/>
        </w:rPr>
        <w:t>12/2019</w:t>
      </w:r>
    </w:p>
    <w:p w:rsidRPr="002166CC" w:rsidR="0085747A" w:rsidP="009C54AE" w:rsidRDefault="0085747A" w14:paraId="2E42355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166CC">
        <w:rPr>
          <w:rFonts w:ascii="Corbel" w:hAnsi="Corbel"/>
          <w:b/>
          <w:smallCaps/>
          <w:sz w:val="24"/>
          <w:szCs w:val="24"/>
        </w:rPr>
        <w:t>SYLABUS</w:t>
      </w:r>
    </w:p>
    <w:p w:rsidRPr="002166CC" w:rsidR="0085747A" w:rsidP="00EA4832" w:rsidRDefault="0071620A" w14:paraId="3D05DA4C" w14:textId="3D5E6D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166CC">
        <w:rPr>
          <w:rFonts w:ascii="Corbel" w:hAnsi="Corbel"/>
          <w:b/>
          <w:smallCaps/>
          <w:sz w:val="24"/>
          <w:szCs w:val="24"/>
        </w:rPr>
        <w:t>dotyczy cyklu kształcenia</w:t>
      </w:r>
      <w:r w:rsidRPr="002166CC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166CC" w:rsidR="00363D48">
        <w:rPr>
          <w:rFonts w:ascii="Corbel" w:hAnsi="Corbel"/>
          <w:i/>
          <w:smallCaps/>
          <w:sz w:val="24"/>
          <w:szCs w:val="24"/>
        </w:rPr>
        <w:t>20</w:t>
      </w:r>
      <w:r w:rsidR="00F92DA2">
        <w:rPr>
          <w:rFonts w:ascii="Corbel" w:hAnsi="Corbel"/>
          <w:i/>
          <w:smallCaps/>
          <w:sz w:val="24"/>
          <w:szCs w:val="24"/>
        </w:rPr>
        <w:t>19</w:t>
      </w:r>
      <w:r w:rsidRPr="002166CC" w:rsidR="00363D48">
        <w:rPr>
          <w:rFonts w:ascii="Corbel" w:hAnsi="Corbel"/>
          <w:i/>
          <w:smallCaps/>
          <w:sz w:val="24"/>
          <w:szCs w:val="24"/>
        </w:rPr>
        <w:t>/202</w:t>
      </w:r>
      <w:r w:rsidR="00F92DA2">
        <w:rPr>
          <w:rFonts w:ascii="Corbel" w:hAnsi="Corbel"/>
          <w:i/>
          <w:smallCaps/>
          <w:sz w:val="24"/>
          <w:szCs w:val="24"/>
        </w:rPr>
        <w:t>2</w:t>
      </w:r>
    </w:p>
    <w:p w:rsidRPr="002166CC" w:rsidR="0085747A" w:rsidP="00EA4832" w:rsidRDefault="00EA4832" w14:paraId="2494613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166C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2166CC" w:rsidR="0085747A">
        <w:rPr>
          <w:rFonts w:ascii="Corbel" w:hAnsi="Corbel"/>
          <w:i/>
          <w:sz w:val="20"/>
          <w:szCs w:val="20"/>
        </w:rPr>
        <w:t>(skrajne daty</w:t>
      </w:r>
      <w:r w:rsidRPr="002166CC" w:rsidR="0085747A">
        <w:rPr>
          <w:rFonts w:ascii="Corbel" w:hAnsi="Corbel"/>
          <w:sz w:val="20"/>
          <w:szCs w:val="20"/>
        </w:rPr>
        <w:t>)</w:t>
      </w:r>
    </w:p>
    <w:p w:rsidRPr="002166CC" w:rsidR="00445970" w:rsidP="00EA4832" w:rsidRDefault="00445970" w14:paraId="6B623905" w14:textId="290051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166CC">
        <w:rPr>
          <w:rFonts w:ascii="Corbel" w:hAnsi="Corbel"/>
          <w:sz w:val="20"/>
          <w:szCs w:val="20"/>
        </w:rPr>
        <w:tab/>
      </w:r>
      <w:r w:rsidRPr="002166CC">
        <w:rPr>
          <w:rFonts w:ascii="Corbel" w:hAnsi="Corbel"/>
          <w:sz w:val="20"/>
          <w:szCs w:val="20"/>
        </w:rPr>
        <w:tab/>
      </w:r>
      <w:r w:rsidRPr="002166CC">
        <w:rPr>
          <w:rFonts w:ascii="Corbel" w:hAnsi="Corbel"/>
          <w:sz w:val="20"/>
          <w:szCs w:val="20"/>
        </w:rPr>
        <w:tab/>
      </w:r>
      <w:r w:rsidRPr="002166CC">
        <w:rPr>
          <w:rFonts w:ascii="Corbel" w:hAnsi="Corbel"/>
          <w:sz w:val="20"/>
          <w:szCs w:val="20"/>
        </w:rPr>
        <w:tab/>
      </w:r>
      <w:r w:rsidRPr="002166CC">
        <w:rPr>
          <w:rFonts w:ascii="Corbel" w:hAnsi="Corbel"/>
          <w:sz w:val="20"/>
          <w:szCs w:val="20"/>
        </w:rPr>
        <w:t xml:space="preserve">Rok akademicki   </w:t>
      </w:r>
      <w:r w:rsidRPr="002166CC" w:rsidR="006C6BCB">
        <w:rPr>
          <w:rFonts w:ascii="Corbel" w:hAnsi="Corbel"/>
          <w:sz w:val="20"/>
          <w:szCs w:val="20"/>
        </w:rPr>
        <w:t>202</w:t>
      </w:r>
      <w:r w:rsidR="00F92DA2">
        <w:rPr>
          <w:rFonts w:ascii="Corbel" w:hAnsi="Corbel"/>
          <w:sz w:val="20"/>
          <w:szCs w:val="20"/>
        </w:rPr>
        <w:t>1</w:t>
      </w:r>
      <w:r w:rsidRPr="002166CC" w:rsidR="006C6BCB">
        <w:rPr>
          <w:rFonts w:ascii="Corbel" w:hAnsi="Corbel"/>
          <w:sz w:val="20"/>
          <w:szCs w:val="20"/>
        </w:rPr>
        <w:t>/202</w:t>
      </w:r>
      <w:r w:rsidR="00F92DA2">
        <w:rPr>
          <w:rFonts w:ascii="Corbel" w:hAnsi="Corbel"/>
          <w:sz w:val="20"/>
          <w:szCs w:val="20"/>
        </w:rPr>
        <w:t>2</w:t>
      </w:r>
    </w:p>
    <w:p w:rsidRPr="002166CC" w:rsidR="0085747A" w:rsidP="009C54AE" w:rsidRDefault="0085747A" w14:paraId="32325DF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166CC" w:rsidR="0085747A" w:rsidP="009C54AE" w:rsidRDefault="0071620A" w14:paraId="514ABA6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166CC">
        <w:rPr>
          <w:rFonts w:ascii="Corbel" w:hAnsi="Corbel"/>
          <w:szCs w:val="24"/>
        </w:rPr>
        <w:t xml:space="preserve">1. </w:t>
      </w:r>
      <w:r w:rsidRPr="002166CC" w:rsidR="0085747A">
        <w:rPr>
          <w:rFonts w:ascii="Corbel" w:hAnsi="Corbel"/>
          <w:szCs w:val="24"/>
        </w:rPr>
        <w:t xml:space="preserve">Podstawowe </w:t>
      </w:r>
      <w:r w:rsidRPr="002166C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166CC" w:rsidR="001642C9" w:rsidTr="4B43492F" w14:paraId="0D840D56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3ADD98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945123" w14:paraId="622A58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Podstawy doradztwa zawodowego</w:t>
            </w:r>
          </w:p>
        </w:tc>
      </w:tr>
      <w:tr w:rsidRPr="002166CC" w:rsidR="001642C9" w:rsidTr="4B43492F" w14:paraId="05E905A9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1E004E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FE491C" w14:paraId="0CDC99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P1S[6]F_09</w:t>
            </w:r>
          </w:p>
        </w:tc>
      </w:tr>
      <w:tr w:rsidRPr="002166CC" w:rsidR="001642C9" w:rsidTr="4B43492F" w14:paraId="6075BF78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578AC7C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1642C9" w14:paraId="021E53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166CC" w:rsidR="001642C9" w:rsidTr="4B43492F" w14:paraId="6D8FD9DD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203F4F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1642C9" w14:paraId="37D47B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2166CC" w:rsidR="001642C9" w:rsidTr="4B43492F" w14:paraId="2CE7D74B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42A5E8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1642C9" w14:paraId="71CBA7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2166CC" w:rsidR="001642C9" w:rsidTr="4B43492F" w14:paraId="4679CF21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553B10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1642C9" w14:paraId="55F581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2166CC" w:rsidR="001642C9" w:rsidTr="4B43492F" w14:paraId="2BF0654A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4A0C0B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1642C9" w14:paraId="4B1627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2166CC" w:rsidR="001642C9" w:rsidTr="4B43492F" w14:paraId="6B9BAED5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406A87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1642C9" w14:paraId="51D175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2166CC" w:rsidR="001642C9" w:rsidTr="4B43492F" w14:paraId="1632C423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4E8F04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945123" w14:paraId="5FA9F5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Pr="002166CC" w:rsidR="001642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2166CC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Pr="002166CC" w:rsidR="001642C9" w:rsidTr="4B43492F" w14:paraId="66AB7C14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349B40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CE560D" w14:paraId="43030A35" w14:textId="70B78D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2166CC" w:rsidR="001642C9" w:rsidTr="4B43492F" w14:paraId="6327C59F" w14:textId="77777777">
        <w:trPr>
          <w:trHeight w:val="300"/>
        </w:trPr>
        <w:tc>
          <w:tcPr>
            <w:tcW w:w="2694" w:type="dxa"/>
            <w:tcMar/>
            <w:vAlign w:val="center"/>
          </w:tcPr>
          <w:p w:rsidRPr="002166CC" w:rsidR="001642C9" w:rsidP="00177A7C" w:rsidRDefault="001642C9" w14:paraId="5BC3E9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00177A7C" w:rsidRDefault="001642C9" w14:paraId="05E2A6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2166CC" w:rsidR="001642C9" w:rsidTr="4B43492F" w14:paraId="70E24E7A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07D549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4B43492F" w:rsidRDefault="001642C9" w14:paraId="1C61D984" w14:textId="6BA4D6A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43492F" w:rsidR="11329153">
              <w:rPr>
                <w:rFonts w:ascii="Corbel" w:hAnsi="Corbel"/>
                <w:b w:val="0"/>
                <w:bCs w:val="0"/>
                <w:sz w:val="24"/>
                <w:szCs w:val="24"/>
              </w:rPr>
              <w:t>Agnieszka Smołucha</w:t>
            </w:r>
          </w:p>
        </w:tc>
      </w:tr>
      <w:tr w:rsidRPr="002166CC" w:rsidR="001642C9" w:rsidTr="4B43492F" w14:paraId="76589879" w14:textId="77777777">
        <w:tc>
          <w:tcPr>
            <w:tcW w:w="2694" w:type="dxa"/>
            <w:tcMar/>
            <w:vAlign w:val="center"/>
          </w:tcPr>
          <w:p w:rsidRPr="002166CC" w:rsidR="001642C9" w:rsidP="00177A7C" w:rsidRDefault="001642C9" w14:paraId="34E9A0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166CC" w:rsidR="001642C9" w:rsidP="4B43492F" w:rsidRDefault="001642C9" w14:paraId="01D22817" w14:textId="3A548BAD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B43492F" w:rsidR="5ADB9DA1">
              <w:rPr>
                <w:rFonts w:ascii="Corbel" w:hAnsi="Corbel"/>
                <w:b w:val="0"/>
                <w:bCs w:val="0"/>
                <w:sz w:val="24"/>
                <w:szCs w:val="24"/>
              </w:rPr>
              <w:t>Agnieszka Smołucha</w:t>
            </w:r>
          </w:p>
        </w:tc>
      </w:tr>
    </w:tbl>
    <w:p w:rsidRPr="002166CC" w:rsidR="0085747A" w:rsidP="009C54AE" w:rsidRDefault="0085747A" w14:paraId="3FDE5AE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 xml:space="preserve">* </w:t>
      </w:r>
      <w:r w:rsidRPr="002166CC">
        <w:rPr>
          <w:rFonts w:ascii="Corbel" w:hAnsi="Corbel"/>
          <w:i/>
          <w:sz w:val="24"/>
          <w:szCs w:val="24"/>
        </w:rPr>
        <w:t>-</w:t>
      </w:r>
      <w:r w:rsidRPr="002166C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166CC" w:rsidR="00B90885">
        <w:rPr>
          <w:rFonts w:ascii="Corbel" w:hAnsi="Corbel"/>
          <w:b w:val="0"/>
          <w:sz w:val="24"/>
          <w:szCs w:val="24"/>
        </w:rPr>
        <w:t>e,</w:t>
      </w:r>
      <w:r w:rsidRPr="002166CC">
        <w:rPr>
          <w:rFonts w:ascii="Corbel" w:hAnsi="Corbel"/>
          <w:i/>
          <w:sz w:val="24"/>
          <w:szCs w:val="24"/>
        </w:rPr>
        <w:t xml:space="preserve"> </w:t>
      </w:r>
      <w:r w:rsidRPr="002166C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166C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166CC" w:rsidR="00923D7D" w:rsidP="009C54AE" w:rsidRDefault="00923D7D" w14:paraId="50527E4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166CC" w:rsidR="0085747A" w:rsidP="009C54AE" w:rsidRDefault="0085747A" w14:paraId="07C3374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>1.</w:t>
      </w:r>
      <w:r w:rsidRPr="002166CC" w:rsidR="00E22FBC">
        <w:rPr>
          <w:rFonts w:ascii="Corbel" w:hAnsi="Corbel"/>
          <w:sz w:val="24"/>
          <w:szCs w:val="24"/>
        </w:rPr>
        <w:t>1</w:t>
      </w:r>
      <w:r w:rsidRPr="002166C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166CC" w:rsidR="00923D7D" w:rsidP="009C54AE" w:rsidRDefault="00923D7D" w14:paraId="672C24D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166CC" w:rsidR="00015B8F" w:rsidTr="00C766DF" w14:paraId="6896CF8A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166CC" w:rsidR="00015B8F" w:rsidP="009C54AE" w:rsidRDefault="00015B8F" w14:paraId="238F01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166CC" w:rsidR="00015B8F" w:rsidP="009C54AE" w:rsidRDefault="002B5EA0" w14:paraId="402A6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166CC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3689E4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62FF6A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7BA269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20B943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7E5AE0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7F6CA0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054ADA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23A5E6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66CC" w:rsidR="00015B8F" w:rsidP="009C54AE" w:rsidRDefault="00015B8F" w14:paraId="2E8613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2166CC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2166CC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Pr="002166CC" w:rsidR="00015B8F" w:rsidTr="00C766DF" w14:paraId="08F2BD6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166CC" w:rsidR="00015B8F" w:rsidP="009C54AE" w:rsidRDefault="00945123" w14:paraId="7CA4C2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57D386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68DD9D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5E0851" w14:paraId="19022F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03E9E2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3EA7AA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415442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587A8A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015B8F" w14:paraId="702673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66CC" w:rsidR="00015B8F" w:rsidP="009C54AE" w:rsidRDefault="00363D48" w14:paraId="0E3B03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166CC" w:rsidR="00923D7D" w:rsidP="009C54AE" w:rsidRDefault="00923D7D" w14:paraId="440FE15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166CC" w:rsidR="00923D7D" w:rsidP="009C54AE" w:rsidRDefault="00923D7D" w14:paraId="30456F1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166CC" w:rsidR="0085747A" w:rsidP="00F83B28" w:rsidRDefault="0085747A" w14:paraId="72C3E26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>1.</w:t>
      </w:r>
      <w:r w:rsidRPr="002166CC" w:rsidR="00E22FBC">
        <w:rPr>
          <w:rFonts w:ascii="Corbel" w:hAnsi="Corbel"/>
          <w:smallCaps w:val="0"/>
          <w:szCs w:val="24"/>
        </w:rPr>
        <w:t>2</w:t>
      </w:r>
      <w:r w:rsidRPr="002166CC" w:rsidR="00F83B28">
        <w:rPr>
          <w:rFonts w:ascii="Corbel" w:hAnsi="Corbel"/>
          <w:smallCaps w:val="0"/>
          <w:szCs w:val="24"/>
        </w:rPr>
        <w:t>.</w:t>
      </w:r>
      <w:r w:rsidRPr="002166CC" w:rsidR="00F83B28">
        <w:rPr>
          <w:rFonts w:ascii="Corbel" w:hAnsi="Corbel"/>
          <w:smallCaps w:val="0"/>
          <w:szCs w:val="24"/>
        </w:rPr>
        <w:tab/>
      </w:r>
      <w:r w:rsidRPr="002166CC">
        <w:rPr>
          <w:rFonts w:ascii="Corbel" w:hAnsi="Corbel"/>
          <w:smallCaps w:val="0"/>
          <w:szCs w:val="24"/>
        </w:rPr>
        <w:t xml:space="preserve">Sposób realizacji zajęć  </w:t>
      </w:r>
    </w:p>
    <w:p w:rsidRPr="002166CC" w:rsidR="0085747A" w:rsidP="00F83B28" w:rsidRDefault="00363D48" w14:paraId="5FD17ED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166CC">
        <w:rPr>
          <w:rFonts w:ascii="Corbel" w:hAnsi="Corbel" w:eastAsia="MS Gothic" w:cs="MS Gothic"/>
          <w:b w:val="0"/>
          <w:szCs w:val="24"/>
        </w:rPr>
        <w:t>x</w:t>
      </w:r>
      <w:r w:rsidRPr="002166CC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166CC" w:rsidR="0085747A" w:rsidP="00F83B28" w:rsidRDefault="0085747A" w14:paraId="02FB7D2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166CC">
        <w:rPr>
          <w:rFonts w:ascii="Segoe UI Symbol" w:hAnsi="Segoe UI Symbol" w:eastAsia="MS Gothic" w:cs="Segoe UI Symbol"/>
          <w:b w:val="0"/>
          <w:szCs w:val="24"/>
        </w:rPr>
        <w:t>☐</w:t>
      </w:r>
      <w:r w:rsidRPr="002166C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166CC" w:rsidR="0085747A" w:rsidP="009C54AE" w:rsidRDefault="0085747A" w14:paraId="04FC4D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166CC" w:rsidR="00E22FBC" w:rsidP="00F83B28" w:rsidRDefault="00E22FBC" w14:paraId="5E2F706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1.3 </w:t>
      </w:r>
      <w:r w:rsidRPr="002166CC" w:rsidR="00F83B28">
        <w:rPr>
          <w:rFonts w:ascii="Corbel" w:hAnsi="Corbel"/>
          <w:smallCaps w:val="0"/>
          <w:szCs w:val="24"/>
        </w:rPr>
        <w:tab/>
      </w:r>
      <w:r w:rsidRPr="002166CC">
        <w:rPr>
          <w:rFonts w:ascii="Corbel" w:hAnsi="Corbel"/>
          <w:smallCaps w:val="0"/>
          <w:szCs w:val="24"/>
        </w:rPr>
        <w:t>For</w:t>
      </w:r>
      <w:r w:rsidRPr="002166C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166CC">
        <w:rPr>
          <w:rFonts w:ascii="Corbel" w:hAnsi="Corbel"/>
          <w:smallCaps w:val="0"/>
          <w:szCs w:val="24"/>
        </w:rPr>
        <w:t xml:space="preserve"> (z toku) </w:t>
      </w:r>
      <w:r w:rsidRPr="002166C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166CC" w:rsidR="009C54AE" w:rsidP="009C54AE" w:rsidRDefault="00363D48" w14:paraId="5CF7E4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166CC">
        <w:rPr>
          <w:rFonts w:ascii="Corbel" w:hAnsi="Corbel"/>
          <w:b w:val="0"/>
          <w:szCs w:val="24"/>
        </w:rPr>
        <w:t>zaliczenie z oceną</w:t>
      </w:r>
    </w:p>
    <w:p w:rsidRPr="002166CC" w:rsidR="00E960BB" w:rsidP="009C54AE" w:rsidRDefault="00E960BB" w14:paraId="2D0872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166CC" w:rsidR="00E960BB" w:rsidP="009C54AE" w:rsidRDefault="0085747A" w14:paraId="3816F0A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166C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166CC" w:rsidR="0085747A" w:rsidTr="00745302" w14:paraId="5D0CF3CD" w14:textId="77777777">
        <w:tc>
          <w:tcPr>
            <w:tcW w:w="9670" w:type="dxa"/>
          </w:tcPr>
          <w:p w:rsidRPr="002166CC" w:rsidR="0085747A" w:rsidP="009C54AE" w:rsidRDefault="0085747A" w14:paraId="631C403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2166CC" w:rsidR="0085747A" w:rsidP="00FA096B" w:rsidRDefault="005E0851" w14:paraId="4DD770B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0"/>
              </w:rPr>
              <w:t>Student powinien posiadać  wiedzę z zakresu prawa</w:t>
            </w:r>
            <w:r w:rsidRPr="002166CC" w:rsidR="00FA096B">
              <w:rPr>
                <w:rFonts w:ascii="Corbel" w:hAnsi="Corbel"/>
                <w:b w:val="0"/>
                <w:smallCaps w:val="0"/>
                <w:szCs w:val="20"/>
              </w:rPr>
              <w:t xml:space="preserve"> cywilnego, prawa pracy i prawa socjalnego.</w:t>
            </w:r>
          </w:p>
        </w:tc>
      </w:tr>
    </w:tbl>
    <w:p w:rsidRPr="002166CC" w:rsidR="00153C41" w:rsidP="009C54AE" w:rsidRDefault="00153C41" w14:paraId="54F1E3F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166CC" w:rsidR="0085747A" w:rsidP="009C54AE" w:rsidRDefault="0071620A" w14:paraId="5EC2D15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166CC">
        <w:rPr>
          <w:rFonts w:ascii="Corbel" w:hAnsi="Corbel"/>
          <w:szCs w:val="24"/>
        </w:rPr>
        <w:lastRenderedPageBreak/>
        <w:t>3.</w:t>
      </w:r>
      <w:r w:rsidRPr="002166CC" w:rsidR="0085747A">
        <w:rPr>
          <w:rFonts w:ascii="Corbel" w:hAnsi="Corbel"/>
          <w:szCs w:val="24"/>
        </w:rPr>
        <w:t xml:space="preserve"> </w:t>
      </w:r>
      <w:r w:rsidRPr="002166CC" w:rsidR="00A84C85">
        <w:rPr>
          <w:rFonts w:ascii="Corbel" w:hAnsi="Corbel"/>
          <w:szCs w:val="24"/>
        </w:rPr>
        <w:t>cele, efekty uczenia się</w:t>
      </w:r>
      <w:r w:rsidRPr="002166C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166CC" w:rsidR="0085747A" w:rsidP="009C54AE" w:rsidRDefault="0085747A" w14:paraId="72E6F9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166CC" w:rsidR="0085747A" w:rsidP="009C54AE" w:rsidRDefault="0071620A" w14:paraId="21F176F5" w14:textId="77777777">
      <w:pPr>
        <w:pStyle w:val="Podpunkty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 xml:space="preserve">3.1 </w:t>
      </w:r>
      <w:r w:rsidRPr="002166CC"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2166CC" w:rsidR="00735EC7" w:rsidTr="004A21A6" w14:paraId="40A1AAC6" w14:textId="77777777">
        <w:tc>
          <w:tcPr>
            <w:tcW w:w="851" w:type="dxa"/>
            <w:vAlign w:val="center"/>
          </w:tcPr>
          <w:p w:rsidRPr="002166CC" w:rsidR="00735EC7" w:rsidP="004A21A6" w:rsidRDefault="00735EC7" w14:paraId="476D5F8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166CC" w:rsidR="00735EC7" w:rsidP="004A21A6" w:rsidRDefault="00735EC7" w14:paraId="49F7C086" w14:textId="77777777">
            <w:pPr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002166CC">
              <w:rPr>
                <w:rFonts w:ascii="Corbel" w:hAnsi="Corbel" w:cs="Calibri"/>
              </w:rPr>
              <w:t>Podczas zajęć student jest zaznajamiany z systemem doradztwa  zawodowego i poradnictwa</w:t>
            </w:r>
          </w:p>
        </w:tc>
      </w:tr>
      <w:tr w:rsidRPr="002166CC" w:rsidR="00735EC7" w:rsidTr="004A21A6" w14:paraId="5864E20F" w14:textId="77777777">
        <w:tc>
          <w:tcPr>
            <w:tcW w:w="851" w:type="dxa"/>
            <w:vAlign w:val="center"/>
          </w:tcPr>
          <w:p w:rsidRPr="002166CC" w:rsidR="00735EC7" w:rsidP="004A21A6" w:rsidRDefault="00735EC7" w14:paraId="15213C7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166CC" w:rsidR="00735EC7" w:rsidP="004A21A6" w:rsidRDefault="00735EC7" w14:paraId="371915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2166CC">
              <w:rPr>
                <w:rFonts w:ascii="Corbel" w:hAnsi="Corbel"/>
                <w:b w:val="0"/>
                <w:sz w:val="20"/>
                <w:lang w:val="pl-PL"/>
              </w:rPr>
              <w:t>Podczas zajęć student jest zapoznawany z instytucjami działającymi w ramach doradztwa zawodowego</w:t>
            </w:r>
          </w:p>
        </w:tc>
      </w:tr>
      <w:tr w:rsidRPr="002166CC" w:rsidR="00735EC7" w:rsidTr="004A21A6" w14:paraId="76749B82" w14:textId="77777777">
        <w:tc>
          <w:tcPr>
            <w:tcW w:w="851" w:type="dxa"/>
            <w:vAlign w:val="center"/>
          </w:tcPr>
          <w:p w:rsidRPr="002166CC" w:rsidR="00735EC7" w:rsidP="004A21A6" w:rsidRDefault="00735EC7" w14:paraId="31413B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166CC" w:rsidR="00735EC7" w:rsidP="004A21A6" w:rsidRDefault="00735EC7" w14:paraId="2EA120D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2166CC">
              <w:rPr>
                <w:rFonts w:ascii="Corbel" w:hAnsi="Corbel"/>
                <w:b w:val="0"/>
                <w:sz w:val="20"/>
                <w:lang w:val="pl-PL"/>
              </w:rPr>
              <w:t xml:space="preserve">Podczas zajęć student nabywa umiejętność </w:t>
            </w:r>
            <w:r w:rsidRPr="002166CC">
              <w:rPr>
                <w:rStyle w:val="wrtext"/>
                <w:rFonts w:ascii="Corbel" w:hAnsi="Corbel"/>
                <w:b w:val="0"/>
              </w:rPr>
              <w:t>projektowania i przeprowadzania rozmowy doradczej</w:t>
            </w:r>
          </w:p>
        </w:tc>
      </w:tr>
      <w:tr w:rsidRPr="002166CC" w:rsidR="00735EC7" w:rsidTr="004A21A6" w14:paraId="3C3E53AA" w14:textId="77777777">
        <w:tc>
          <w:tcPr>
            <w:tcW w:w="851" w:type="dxa"/>
            <w:vAlign w:val="center"/>
          </w:tcPr>
          <w:p w:rsidRPr="002166CC" w:rsidR="00735EC7" w:rsidP="004A21A6" w:rsidRDefault="00735EC7" w14:paraId="727EC3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2166CC" w:rsidR="00735EC7" w:rsidP="004A21A6" w:rsidRDefault="00735EC7" w14:paraId="0411DC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2166CC">
              <w:rPr>
                <w:rFonts w:ascii="Corbel" w:hAnsi="Corbel"/>
                <w:b w:val="0"/>
                <w:sz w:val="20"/>
                <w:lang w:val="pl-PL"/>
              </w:rPr>
              <w:t xml:space="preserve">Podczas zajęć student nabywa </w:t>
            </w:r>
            <w:r w:rsidRPr="002166CC">
              <w:rPr>
                <w:rStyle w:val="wrtext"/>
                <w:rFonts w:ascii="Corbel" w:hAnsi="Corbel"/>
                <w:b w:val="0"/>
              </w:rPr>
              <w:t>umiejętności pracy doradczej z klientami o zróżnicowanych potrzebach doradczych</w:t>
            </w:r>
          </w:p>
        </w:tc>
      </w:tr>
    </w:tbl>
    <w:p w:rsidRPr="002166CC" w:rsidR="00F83B28" w:rsidP="009C54AE" w:rsidRDefault="00F83B28" w14:paraId="3E1C6FBC" w14:textId="77777777">
      <w:pPr>
        <w:pStyle w:val="Podpunkty"/>
        <w:rPr>
          <w:rFonts w:ascii="Corbel" w:hAnsi="Corbel"/>
          <w:b w:val="0"/>
          <w:sz w:val="24"/>
          <w:szCs w:val="24"/>
          <w:lang w:val="pl-PL"/>
        </w:rPr>
      </w:pPr>
    </w:p>
    <w:p w:rsidRPr="002166CC" w:rsidR="001D7B54" w:rsidP="009C54AE" w:rsidRDefault="009F4610" w14:paraId="63F7440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b/>
          <w:sz w:val="24"/>
          <w:szCs w:val="24"/>
        </w:rPr>
        <w:t xml:space="preserve">3.2 </w:t>
      </w:r>
      <w:r w:rsidRPr="002166CC" w:rsidR="001D7B54">
        <w:rPr>
          <w:rFonts w:ascii="Corbel" w:hAnsi="Corbel"/>
          <w:b/>
          <w:sz w:val="24"/>
          <w:szCs w:val="24"/>
        </w:rPr>
        <w:t xml:space="preserve">Efekty </w:t>
      </w:r>
      <w:r w:rsidRPr="002166C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166CC" w:rsidR="001D7B54">
        <w:rPr>
          <w:rFonts w:ascii="Corbel" w:hAnsi="Corbel"/>
          <w:b/>
          <w:sz w:val="24"/>
          <w:szCs w:val="24"/>
        </w:rPr>
        <w:t>dla przedmiotu</w:t>
      </w:r>
      <w:r w:rsidRPr="002166CC"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166CC" w:rsidR="00CE560D" w:rsidTr="00FE19E9" w14:paraId="7257B5AE" w14:textId="77777777">
        <w:tc>
          <w:tcPr>
            <w:tcW w:w="1681" w:type="dxa"/>
            <w:vAlign w:val="center"/>
          </w:tcPr>
          <w:p w:rsidRPr="002166CC" w:rsidR="00CE560D" w:rsidP="00FE19E9" w:rsidRDefault="00CE560D" w14:paraId="6E20078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2166CC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2166CC" w:rsidR="00CE560D" w:rsidP="00FE19E9" w:rsidRDefault="00CE560D" w14:paraId="5DCE5CC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2166CC" w:rsidR="00CE560D" w:rsidP="00FE19E9" w:rsidRDefault="00CE560D" w14:paraId="50CA0CB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2166CC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2166CC" w:rsidR="00CE560D" w:rsidTr="00FE19E9" w14:paraId="53CF3C4A" w14:textId="77777777">
        <w:tc>
          <w:tcPr>
            <w:tcW w:w="1681" w:type="dxa"/>
          </w:tcPr>
          <w:p w:rsidRPr="002166CC" w:rsidR="00CE560D" w:rsidP="00FE19E9" w:rsidRDefault="00CE560D" w14:paraId="29E1BA3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EK</w:t>
            </w:r>
            <w:r w:rsidRPr="002166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2166CC" w:rsidR="00CE560D" w:rsidP="00FE19E9" w:rsidRDefault="00CE560D" w14:paraId="53B0A58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Student zna i rozumie w stopniu zaawansowanym elementy i instrumenty formalno-prawne struktur społecznych wchodzących w skład instytucji życia publicznego oraz mechanizmy funkcjonowania człowieka w tych strukturach i instytucjach.</w:t>
            </w:r>
          </w:p>
        </w:tc>
        <w:tc>
          <w:tcPr>
            <w:tcW w:w="1865" w:type="dxa"/>
          </w:tcPr>
          <w:p w:rsidRPr="002166CC" w:rsidR="00CE560D" w:rsidP="00FE19E9" w:rsidRDefault="00CE560D" w14:paraId="3ACAB03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K_W03</w:t>
            </w:r>
          </w:p>
          <w:p w:rsidRPr="002166CC" w:rsidR="00CE560D" w:rsidP="00FE19E9" w:rsidRDefault="00CE560D" w14:paraId="0CD7F49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Pr="002166CC" w:rsidR="00CE560D" w:rsidTr="00FE19E9" w14:paraId="50995081" w14:textId="77777777">
        <w:tc>
          <w:tcPr>
            <w:tcW w:w="1681" w:type="dxa"/>
          </w:tcPr>
          <w:p w:rsidRPr="002166CC" w:rsidR="00CE560D" w:rsidP="00FE19E9" w:rsidRDefault="00CE560D" w14:paraId="5048D14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Pr="002166CC" w:rsidR="00CE560D" w:rsidP="00FE19E9" w:rsidRDefault="00CE560D" w14:paraId="1490737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Student potrafi: analizować i uzasadniać ludzkie zachowania, ich motywy i konsekwencje; analizować i innowacyjnie rozwiązywać poszczególne problemy społeczne; przeciwdziałać wykluczeniu społecznemu przez proponowanie odpowiednich rozstrzygnięć w tym zakresie; kształcić się samodzielnie i w sposób ciągły przez całe życie, w tym doskonalić umiejętności wyznaczania kierunków własnego rozwoju i kształcenia zawodowego oraz dokształcania się w sferze zawodowej. </w:t>
            </w:r>
          </w:p>
        </w:tc>
        <w:tc>
          <w:tcPr>
            <w:tcW w:w="1865" w:type="dxa"/>
          </w:tcPr>
          <w:p w:rsidRPr="002166CC" w:rsidR="00CE560D" w:rsidP="00FE19E9" w:rsidRDefault="00CE560D" w14:paraId="04A9A5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K_U09</w:t>
            </w:r>
          </w:p>
          <w:p w:rsidRPr="002166CC" w:rsidR="00CE560D" w:rsidP="00FE19E9" w:rsidRDefault="00CE560D" w14:paraId="7B324A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K_U12</w:t>
            </w:r>
          </w:p>
          <w:p w:rsidRPr="002166CC" w:rsidR="00CE560D" w:rsidP="00FE19E9" w:rsidRDefault="00CE560D" w14:paraId="536B53D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K_U16</w:t>
            </w:r>
          </w:p>
          <w:p w:rsidRPr="002166CC" w:rsidR="00CE560D" w:rsidP="00FE19E9" w:rsidRDefault="00CE560D" w14:paraId="577C24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</w:tbl>
    <w:p w:rsidRPr="002166CC" w:rsidR="001D7B54" w:rsidP="009C54AE" w:rsidRDefault="001D7B54" w14:paraId="175FBE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166CC" w:rsidR="0085747A" w:rsidP="009C54AE" w:rsidRDefault="00675843" w14:paraId="4F0D492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166CC">
        <w:rPr>
          <w:rFonts w:ascii="Corbel" w:hAnsi="Corbel"/>
          <w:b/>
          <w:sz w:val="24"/>
          <w:szCs w:val="24"/>
        </w:rPr>
        <w:t>3.3</w:t>
      </w:r>
      <w:r w:rsidRPr="002166CC" w:rsidR="001D7B54">
        <w:rPr>
          <w:rFonts w:ascii="Corbel" w:hAnsi="Corbel"/>
          <w:b/>
          <w:sz w:val="24"/>
          <w:szCs w:val="24"/>
        </w:rPr>
        <w:t xml:space="preserve"> </w:t>
      </w:r>
      <w:r w:rsidRPr="002166CC" w:rsidR="0085747A">
        <w:rPr>
          <w:rFonts w:ascii="Corbel" w:hAnsi="Corbel"/>
          <w:b/>
          <w:sz w:val="24"/>
          <w:szCs w:val="24"/>
        </w:rPr>
        <w:t>T</w:t>
      </w:r>
      <w:r w:rsidRPr="002166CC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166CC" w:rsidR="007327BD">
        <w:rPr>
          <w:rFonts w:ascii="Corbel" w:hAnsi="Corbel"/>
          <w:sz w:val="24"/>
          <w:szCs w:val="24"/>
        </w:rPr>
        <w:t xml:space="preserve">  </w:t>
      </w:r>
    </w:p>
    <w:p w:rsidRPr="002166CC" w:rsidR="0085747A" w:rsidP="009C54AE" w:rsidRDefault="0085747A" w14:paraId="4BBC6F9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 xml:space="preserve">Problematyka wykładu </w:t>
      </w:r>
    </w:p>
    <w:p w:rsidRPr="002166CC" w:rsidR="00675843" w:rsidP="009C54AE" w:rsidRDefault="00675843" w14:paraId="171157C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166CC" w:rsidR="0085747A" w:rsidTr="00923D7D" w14:paraId="048A67BB" w14:textId="77777777">
        <w:tc>
          <w:tcPr>
            <w:tcW w:w="9639" w:type="dxa"/>
          </w:tcPr>
          <w:p w:rsidRPr="002166CC" w:rsidR="0085747A" w:rsidP="009C54AE" w:rsidRDefault="0085747A" w14:paraId="0F6082E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166CC" w:rsidR="0085747A" w:rsidTr="00923D7D" w14:paraId="1DF3AC39" w14:textId="77777777">
        <w:tc>
          <w:tcPr>
            <w:tcW w:w="9639" w:type="dxa"/>
          </w:tcPr>
          <w:p w:rsidRPr="002166CC" w:rsidR="0085747A" w:rsidP="009C54AE" w:rsidRDefault="0085747A" w14:paraId="4CBA30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2166CC" w:rsidR="0085747A" w:rsidTr="00923D7D" w14:paraId="57954B83" w14:textId="77777777">
        <w:tc>
          <w:tcPr>
            <w:tcW w:w="9639" w:type="dxa"/>
          </w:tcPr>
          <w:p w:rsidRPr="002166CC" w:rsidR="0085747A" w:rsidP="009C54AE" w:rsidRDefault="0085747A" w14:paraId="2822BC0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2166CC" w:rsidR="0085747A" w:rsidTr="00923D7D" w14:paraId="3B806B96" w14:textId="77777777">
        <w:tc>
          <w:tcPr>
            <w:tcW w:w="9639" w:type="dxa"/>
          </w:tcPr>
          <w:p w:rsidRPr="002166CC" w:rsidR="0085747A" w:rsidP="009C54AE" w:rsidRDefault="0085747A" w14:paraId="157EC60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2166CC" w:rsidR="0085747A" w:rsidP="009C54AE" w:rsidRDefault="0085747A" w14:paraId="48AC404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166CC" w:rsidR="0085747A" w:rsidP="009C54AE" w:rsidRDefault="0085747A" w14:paraId="132B5F2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166CC" w:rsidR="009F4610">
        <w:rPr>
          <w:rFonts w:ascii="Corbel" w:hAnsi="Corbel"/>
          <w:sz w:val="24"/>
          <w:szCs w:val="24"/>
        </w:rPr>
        <w:t xml:space="preserve">, </w:t>
      </w:r>
      <w:r w:rsidRPr="002166CC">
        <w:rPr>
          <w:rFonts w:ascii="Corbel" w:hAnsi="Corbel"/>
          <w:sz w:val="24"/>
          <w:szCs w:val="24"/>
        </w:rPr>
        <w:t xml:space="preserve">zajęć praktycznych </w:t>
      </w:r>
    </w:p>
    <w:p w:rsidRPr="002166CC" w:rsidR="0085747A" w:rsidP="009C54AE" w:rsidRDefault="0085747A" w14:paraId="01EF2AB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166CC" w:rsidR="002E1377" w:rsidTr="00177A7C" w14:paraId="4562F4EE" w14:textId="77777777">
        <w:tc>
          <w:tcPr>
            <w:tcW w:w="9639" w:type="dxa"/>
          </w:tcPr>
          <w:p w:rsidRPr="002166CC" w:rsidR="002E1377" w:rsidP="00177A7C" w:rsidRDefault="002E1377" w14:paraId="4F45D75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166CC" w:rsidR="002E1377" w:rsidTr="00177A7C" w14:paraId="45FA6E90" w14:textId="77777777">
        <w:tc>
          <w:tcPr>
            <w:tcW w:w="9639" w:type="dxa"/>
          </w:tcPr>
          <w:p w:rsidRPr="002166CC" w:rsidR="002E1377" w:rsidP="002E1377" w:rsidRDefault="003A57E1" w14:paraId="005B348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Teoretyczne podstawy doradztwa</w:t>
            </w:r>
          </w:p>
        </w:tc>
      </w:tr>
      <w:tr w:rsidRPr="002166CC" w:rsidR="002E1377" w:rsidTr="00177A7C" w14:paraId="7C7F4C8A" w14:textId="77777777">
        <w:tc>
          <w:tcPr>
            <w:tcW w:w="9639" w:type="dxa"/>
          </w:tcPr>
          <w:p w:rsidRPr="002166CC" w:rsidR="002E1377" w:rsidP="002E1377" w:rsidRDefault="002E1377" w14:paraId="3370768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 xml:space="preserve"> </w:t>
            </w:r>
            <w:r w:rsidRPr="002166CC" w:rsidR="000E491E">
              <w:rPr>
                <w:rStyle w:val="wrtext"/>
                <w:rFonts w:ascii="Corbel" w:hAnsi="Corbel"/>
              </w:rPr>
              <w:t>Analiza podstawowych pojęć związanych z doradztwem i poradnictwem zawodowym</w:t>
            </w:r>
          </w:p>
        </w:tc>
      </w:tr>
      <w:tr w:rsidRPr="002166CC" w:rsidR="002E1377" w:rsidTr="00177A7C" w14:paraId="629AD532" w14:textId="77777777">
        <w:tc>
          <w:tcPr>
            <w:tcW w:w="9639" w:type="dxa"/>
          </w:tcPr>
          <w:p w:rsidRPr="002166CC" w:rsidR="002E1377" w:rsidP="002E1377" w:rsidRDefault="00E54394" w14:paraId="3AA838E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Wybrane koncepcje wyboru zawodu</w:t>
            </w:r>
          </w:p>
        </w:tc>
      </w:tr>
      <w:tr w:rsidRPr="002166CC" w:rsidR="00E54394" w:rsidTr="00177A7C" w14:paraId="1E83B3D2" w14:textId="77777777">
        <w:tc>
          <w:tcPr>
            <w:tcW w:w="9639" w:type="dxa"/>
          </w:tcPr>
          <w:p w:rsidRPr="002166CC" w:rsidR="00E54394" w:rsidP="002E1377" w:rsidRDefault="00E54394" w14:paraId="68F1C79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Style w:val="wrtext"/>
                <w:rFonts w:ascii="Corbel" w:hAnsi="Corbel"/>
              </w:rPr>
            </w:pPr>
            <w:r w:rsidRPr="002166CC">
              <w:rPr>
                <w:rFonts w:ascii="Corbel" w:hAnsi="Corbel" w:eastAsia="DejaVuSans" w:cs="DejaVuSans"/>
                <w:lang w:eastAsia="pl-PL"/>
              </w:rPr>
              <w:t>Modele doradztwa w systemie edukacyjnym i rynku pracy.</w:t>
            </w:r>
          </w:p>
        </w:tc>
      </w:tr>
      <w:tr w:rsidRPr="002166CC" w:rsidR="002E1377" w:rsidTr="00177A7C" w14:paraId="4662B829" w14:textId="77777777">
        <w:tc>
          <w:tcPr>
            <w:tcW w:w="9639" w:type="dxa"/>
          </w:tcPr>
          <w:p w:rsidRPr="002166CC" w:rsidR="002E1377" w:rsidP="002E1377" w:rsidRDefault="00E54394" w14:paraId="3D96345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Analiza obecnej sytuacji na rynku pracy</w:t>
            </w:r>
          </w:p>
        </w:tc>
      </w:tr>
      <w:tr w:rsidRPr="002166CC" w:rsidR="002E1377" w:rsidTr="00177A7C" w14:paraId="2E93EDB0" w14:textId="77777777">
        <w:tc>
          <w:tcPr>
            <w:tcW w:w="9639" w:type="dxa"/>
          </w:tcPr>
          <w:p w:rsidRPr="002166CC" w:rsidR="002E1377" w:rsidP="002E1377" w:rsidRDefault="00E54394" w14:paraId="543FCC78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lastRenderedPageBreak/>
              <w:t>instytucje rynku pracy</w:t>
            </w:r>
          </w:p>
        </w:tc>
      </w:tr>
      <w:tr w:rsidRPr="002166CC" w:rsidR="002E1377" w:rsidTr="00177A7C" w14:paraId="644C617E" w14:textId="77777777">
        <w:tc>
          <w:tcPr>
            <w:tcW w:w="9639" w:type="dxa"/>
          </w:tcPr>
          <w:p w:rsidRPr="002166CC" w:rsidR="002E1377" w:rsidP="002E1377" w:rsidRDefault="00E54394" w14:paraId="7C12477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 w:eastAsia="DejaVuSans" w:cs="DejaVuSans"/>
                <w:lang w:eastAsia="pl-PL"/>
              </w:rPr>
              <w:t>Predyspozycje osobowościowe osób poszukujących pracy</w:t>
            </w:r>
          </w:p>
        </w:tc>
      </w:tr>
      <w:tr w:rsidRPr="002166CC" w:rsidR="002E1377" w:rsidTr="00177A7C" w14:paraId="2F38E2BE" w14:textId="77777777">
        <w:tc>
          <w:tcPr>
            <w:tcW w:w="9639" w:type="dxa"/>
          </w:tcPr>
          <w:p w:rsidRPr="002166CC" w:rsidR="002E1377" w:rsidP="002E1377" w:rsidRDefault="004F2B18" w14:paraId="614500B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>Poradnictwo zawodowe i jego rola w planowaniu kariery zawodowej</w:t>
            </w:r>
          </w:p>
        </w:tc>
      </w:tr>
      <w:tr w:rsidRPr="002166CC" w:rsidR="002E1377" w:rsidTr="00177A7C" w14:paraId="48599491" w14:textId="77777777">
        <w:tc>
          <w:tcPr>
            <w:tcW w:w="9639" w:type="dxa"/>
          </w:tcPr>
          <w:p w:rsidRPr="002166CC" w:rsidR="002E1377" w:rsidP="002E1377" w:rsidRDefault="004F2B18" w14:paraId="345F555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 w:eastAsia="DejaVuSans" w:cs="DejaVuSans"/>
                <w:lang w:eastAsia="pl-PL"/>
              </w:rPr>
              <w:t>Doradztwo indywidualne jako planowanie kariery pracy.</w:t>
            </w:r>
          </w:p>
        </w:tc>
      </w:tr>
      <w:tr w:rsidRPr="002166CC" w:rsidR="002E1377" w:rsidTr="00177A7C" w14:paraId="73A3A43F" w14:textId="77777777">
        <w:tc>
          <w:tcPr>
            <w:tcW w:w="9639" w:type="dxa"/>
          </w:tcPr>
          <w:p w:rsidRPr="002166CC" w:rsidR="002E1377" w:rsidP="002E1377" w:rsidRDefault="004F2B18" w14:paraId="2FA54DB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 w:eastAsia="DejaVuSans" w:cs="DejaVuSans"/>
                <w:lang w:eastAsia="pl-PL"/>
              </w:rPr>
              <w:t>indywidualne plany działania, proces przekwalifikowania się pracownika</w:t>
            </w:r>
          </w:p>
        </w:tc>
      </w:tr>
      <w:tr w:rsidRPr="002166CC" w:rsidR="002E1377" w:rsidTr="00177A7C" w14:paraId="3B6DF90E" w14:textId="77777777">
        <w:tc>
          <w:tcPr>
            <w:tcW w:w="9639" w:type="dxa"/>
          </w:tcPr>
          <w:p w:rsidRPr="002166CC" w:rsidR="002E1377" w:rsidP="00E54394" w:rsidRDefault="004F2B18" w14:paraId="67E0F042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Metody pracy w doradztwie: doradztwo indywidualne i grupowe</w:t>
            </w:r>
          </w:p>
        </w:tc>
      </w:tr>
      <w:tr w:rsidRPr="002166CC" w:rsidR="002E1377" w:rsidTr="00177A7C" w14:paraId="48E89E92" w14:textId="77777777">
        <w:tc>
          <w:tcPr>
            <w:tcW w:w="9639" w:type="dxa"/>
          </w:tcPr>
          <w:p w:rsidRPr="002166CC" w:rsidR="002E1377" w:rsidP="002E1377" w:rsidRDefault="00E54394" w14:paraId="04F8693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>Wiarygodność i odpowiedzialność doradcy jako eksperta w dziedzinie doradztwa zawodowego</w:t>
            </w:r>
          </w:p>
        </w:tc>
      </w:tr>
      <w:tr w:rsidRPr="002166CC" w:rsidR="002E1377" w:rsidTr="00177A7C" w14:paraId="7CA0BEAC" w14:textId="77777777">
        <w:tc>
          <w:tcPr>
            <w:tcW w:w="9639" w:type="dxa"/>
          </w:tcPr>
          <w:p w:rsidRPr="002166CC" w:rsidR="002E1377" w:rsidP="002E1377" w:rsidRDefault="002E1377" w14:paraId="1F18271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>Kolokwium sprawdzające wiedzę studenta.</w:t>
            </w:r>
          </w:p>
        </w:tc>
      </w:tr>
    </w:tbl>
    <w:p w:rsidRPr="002166CC" w:rsidR="0085747A" w:rsidP="009C54AE" w:rsidRDefault="0085747A" w14:paraId="3DBFCF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166CC" w:rsidR="0085747A" w:rsidP="009C54AE" w:rsidRDefault="009F4610" w14:paraId="0286A8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>3.4 Metody dydaktyczne</w:t>
      </w:r>
      <w:r w:rsidRPr="002166CC">
        <w:rPr>
          <w:rFonts w:ascii="Corbel" w:hAnsi="Corbel"/>
          <w:b w:val="0"/>
          <w:smallCaps w:val="0"/>
          <w:szCs w:val="24"/>
        </w:rPr>
        <w:t xml:space="preserve"> </w:t>
      </w:r>
    </w:p>
    <w:p w:rsidRPr="002166CC" w:rsidR="0085747A" w:rsidP="009C54AE" w:rsidRDefault="0085747A" w14:paraId="030781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166CC" w:rsidR="00AD7A09" w:rsidP="00AD7A09" w:rsidRDefault="00CE560D" w14:paraId="20D61F6B" w14:textId="403F3E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>Konwersatorium</w:t>
      </w:r>
      <w:r w:rsidRPr="002166CC" w:rsidR="00AD7A09">
        <w:rPr>
          <w:rFonts w:ascii="Corbel" w:hAnsi="Corbel"/>
          <w:smallCaps w:val="0"/>
          <w:szCs w:val="24"/>
        </w:rPr>
        <w:t>: analiza tekstów z dyskusją, praca w grupach, prezentacje</w:t>
      </w:r>
    </w:p>
    <w:p w:rsidRPr="002166CC" w:rsidR="00E960BB" w:rsidP="009C54AE" w:rsidRDefault="00E960BB" w14:paraId="484D63F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166CC" w:rsidR="0085747A" w:rsidP="009C54AE" w:rsidRDefault="00C61DC5" w14:paraId="5C012CE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4. </w:t>
      </w:r>
      <w:r w:rsidRPr="002166CC" w:rsidR="0085747A">
        <w:rPr>
          <w:rFonts w:ascii="Corbel" w:hAnsi="Corbel"/>
          <w:smallCaps w:val="0"/>
          <w:szCs w:val="24"/>
        </w:rPr>
        <w:t>METODY I KRYTERIA OCENY</w:t>
      </w:r>
      <w:r w:rsidRPr="002166CC" w:rsidR="009F4610">
        <w:rPr>
          <w:rFonts w:ascii="Corbel" w:hAnsi="Corbel"/>
          <w:smallCaps w:val="0"/>
          <w:szCs w:val="24"/>
        </w:rPr>
        <w:t xml:space="preserve"> </w:t>
      </w:r>
    </w:p>
    <w:p w:rsidRPr="002166CC" w:rsidR="00923D7D" w:rsidP="009C54AE" w:rsidRDefault="00923D7D" w14:paraId="3424BE3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166CC" w:rsidR="0085747A" w:rsidP="009C54AE" w:rsidRDefault="0085747A" w14:paraId="00A2EA9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4.1 Sposoby weryfikacji efektów </w:t>
      </w:r>
      <w:r w:rsidRPr="002166CC" w:rsidR="00C05F44">
        <w:rPr>
          <w:rFonts w:ascii="Corbel" w:hAnsi="Corbel"/>
          <w:smallCaps w:val="0"/>
          <w:szCs w:val="24"/>
        </w:rPr>
        <w:t>uczenia się</w:t>
      </w:r>
    </w:p>
    <w:p w:rsidRPr="002166CC" w:rsidR="0085747A" w:rsidP="009C54AE" w:rsidRDefault="0085747A" w14:paraId="050ED18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1"/>
        <w:gridCol w:w="2122"/>
      </w:tblGrid>
      <w:tr w:rsidRPr="002166CC" w:rsidR="00735EC7" w:rsidTr="002166CC" w14:paraId="60369AEC" w14:textId="77777777">
        <w:tc>
          <w:tcPr>
            <w:tcW w:w="2377" w:type="dxa"/>
            <w:vAlign w:val="center"/>
          </w:tcPr>
          <w:p w:rsidRPr="002166CC" w:rsidR="00735EC7" w:rsidP="004A21A6" w:rsidRDefault="00735EC7" w14:paraId="248877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1" w:type="dxa"/>
            <w:vAlign w:val="center"/>
          </w:tcPr>
          <w:p w:rsidRPr="002166CC" w:rsidR="00735EC7" w:rsidP="004A21A6" w:rsidRDefault="00735EC7" w14:paraId="226E26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2166CC" w:rsidR="00735EC7" w:rsidP="004A21A6" w:rsidRDefault="00735EC7" w14:paraId="76C26E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vAlign w:val="center"/>
          </w:tcPr>
          <w:p w:rsidRPr="002166CC" w:rsidR="00735EC7" w:rsidP="004A21A6" w:rsidRDefault="00735EC7" w14:paraId="1C1F9D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166CC" w:rsidR="00735EC7" w:rsidP="004A21A6" w:rsidRDefault="00735EC7" w14:paraId="03E416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166C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166C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166CC" w:rsidR="00735EC7" w:rsidTr="002166CC" w14:paraId="4F636856" w14:textId="77777777">
        <w:tc>
          <w:tcPr>
            <w:tcW w:w="2377" w:type="dxa"/>
          </w:tcPr>
          <w:p w:rsidRPr="002166CC" w:rsidR="00735EC7" w:rsidP="004A21A6" w:rsidRDefault="00735EC7" w14:paraId="29E22B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Ek_ 01</w:t>
            </w:r>
          </w:p>
        </w:tc>
        <w:tc>
          <w:tcPr>
            <w:tcW w:w="5021" w:type="dxa"/>
          </w:tcPr>
          <w:p w:rsidRPr="002166CC" w:rsidR="00735EC7" w:rsidP="004A21A6" w:rsidRDefault="002166CC" w14:paraId="64A6BAF8" w14:textId="767DAA2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kolokwium lub zaliczenie ustne</w:t>
            </w:r>
          </w:p>
        </w:tc>
        <w:tc>
          <w:tcPr>
            <w:tcW w:w="2122" w:type="dxa"/>
          </w:tcPr>
          <w:p w:rsidRPr="002166CC" w:rsidR="00735EC7" w:rsidP="004A21A6" w:rsidRDefault="00735EC7" w14:paraId="6B5FA5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Pr="002166CC" w:rsidR="00735EC7" w:rsidTr="002166CC" w14:paraId="724A299E" w14:textId="77777777">
        <w:tc>
          <w:tcPr>
            <w:tcW w:w="2377" w:type="dxa"/>
          </w:tcPr>
          <w:p w:rsidRPr="002166CC" w:rsidR="00735EC7" w:rsidP="004A21A6" w:rsidRDefault="00735EC7" w14:paraId="33A695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021" w:type="dxa"/>
          </w:tcPr>
          <w:p w:rsidRPr="002166CC" w:rsidR="00735EC7" w:rsidP="004A21A6" w:rsidRDefault="002166CC" w14:paraId="18C4ABDA" w14:textId="4FFCC71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kolokwium lub zaliczenie ustne</w:t>
            </w:r>
          </w:p>
        </w:tc>
        <w:tc>
          <w:tcPr>
            <w:tcW w:w="2122" w:type="dxa"/>
          </w:tcPr>
          <w:p w:rsidRPr="002166CC" w:rsidR="00735EC7" w:rsidP="004A21A6" w:rsidRDefault="00735EC7" w14:paraId="4C018B4F" w14:textId="77777777">
            <w:pPr>
              <w:pStyle w:val="Punktygwne"/>
              <w:tabs>
                <w:tab w:val="center" w:pos="955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:rsidRPr="002166CC" w:rsidR="00923D7D" w:rsidP="009C54AE" w:rsidRDefault="00923D7D" w14:paraId="31772F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166CC" w:rsidR="0085747A" w:rsidTr="00923D7D" w14:paraId="4D271D43" w14:textId="77777777">
        <w:tc>
          <w:tcPr>
            <w:tcW w:w="9670" w:type="dxa"/>
          </w:tcPr>
          <w:p w:rsidRPr="002166CC" w:rsidR="002166CC" w:rsidP="002166CC" w:rsidRDefault="002166CC" w14:paraId="48CBDCF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- uzyskanie 50 proc. maksymalnej liczby punktów (w przypadku kolokwium)</w:t>
            </w:r>
          </w:p>
          <w:p w:rsidRPr="002166CC" w:rsidR="0085747A" w:rsidP="002166CC" w:rsidRDefault="002166CC" w14:paraId="447464BD" w14:textId="4FE89F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- poprawna odpowiedź na 50 proc. pytań (w przypadku zaliczenia ustnego)</w:t>
            </w:r>
          </w:p>
          <w:p w:rsidRPr="002166CC" w:rsidR="0085747A" w:rsidP="002166CC" w:rsidRDefault="0085747A" w14:paraId="17CA76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166CC" w:rsidR="0085747A" w:rsidP="009C54AE" w:rsidRDefault="0085747A" w14:paraId="709A6D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166CC" w:rsidR="009F4610" w:rsidP="009C54AE" w:rsidRDefault="0085747A" w14:paraId="6F558FA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166CC">
        <w:rPr>
          <w:rFonts w:ascii="Corbel" w:hAnsi="Corbel"/>
          <w:b/>
          <w:sz w:val="24"/>
          <w:szCs w:val="24"/>
        </w:rPr>
        <w:t xml:space="preserve">5. </w:t>
      </w:r>
      <w:r w:rsidRPr="002166C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166CC" w:rsidR="002E1377" w:rsidTr="00177A7C" w14:paraId="2FD62463" w14:textId="77777777">
        <w:tc>
          <w:tcPr>
            <w:tcW w:w="4962" w:type="dxa"/>
            <w:vAlign w:val="center"/>
          </w:tcPr>
          <w:p w:rsidRPr="002166CC" w:rsidR="002E1377" w:rsidP="00177A7C" w:rsidRDefault="002E1377" w14:paraId="407468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2166CC" w:rsidR="002E1377" w:rsidP="00177A7C" w:rsidRDefault="002E1377" w14:paraId="4CCEAD2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2166CC" w:rsidR="002E1377" w:rsidTr="00177A7C" w14:paraId="23CDD1B4" w14:textId="77777777">
        <w:tc>
          <w:tcPr>
            <w:tcW w:w="4962" w:type="dxa"/>
          </w:tcPr>
          <w:p w:rsidRPr="002166CC" w:rsidR="002E1377" w:rsidP="00177A7C" w:rsidRDefault="002E1377" w14:paraId="453EB4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2166CC" w:rsidR="002E1377" w:rsidP="00177A7C" w:rsidRDefault="002E1377" w14:paraId="11A5E1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Pr="002166CC" w:rsidR="002E1377" w:rsidTr="00177A7C" w14:paraId="31B1E82A" w14:textId="77777777">
        <w:tc>
          <w:tcPr>
            <w:tcW w:w="4962" w:type="dxa"/>
          </w:tcPr>
          <w:p w:rsidRPr="002166CC" w:rsidR="002E1377" w:rsidP="00177A7C" w:rsidRDefault="002E1377" w14:paraId="29F2B5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166CC" w:rsidR="002E1377" w:rsidP="00177A7C" w:rsidRDefault="002E1377" w14:paraId="5F301B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166CC" w:rsidR="002E1377" w:rsidP="00177A7C" w:rsidRDefault="002E1377" w14:paraId="5395B7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Pr="002166CC" w:rsidR="002E1377" w:rsidTr="00177A7C" w14:paraId="6D09E916" w14:textId="77777777">
        <w:tc>
          <w:tcPr>
            <w:tcW w:w="4962" w:type="dxa"/>
          </w:tcPr>
          <w:p w:rsidRPr="002166CC" w:rsidR="002E1377" w:rsidP="00177A7C" w:rsidRDefault="002E1377" w14:paraId="11245C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166C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166C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166CC" w:rsidR="002E1377" w:rsidP="00177A7C" w:rsidRDefault="002E1377" w14:paraId="3B0A6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2166CC" w:rsidR="002E1377" w:rsidP="00177A7C" w:rsidRDefault="00363D48" w14:paraId="18F0E8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30</w:t>
            </w:r>
            <w:r w:rsidRPr="002166CC" w:rsidR="002E13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2166CC" w:rsidR="002E1377" w:rsidTr="00177A7C" w14:paraId="3671DDE9" w14:textId="77777777">
        <w:tc>
          <w:tcPr>
            <w:tcW w:w="4962" w:type="dxa"/>
          </w:tcPr>
          <w:p w:rsidRPr="002166CC" w:rsidR="002E1377" w:rsidP="00177A7C" w:rsidRDefault="002E1377" w14:paraId="303FE0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166CC" w:rsidR="002E1377" w:rsidP="00177A7C" w:rsidRDefault="00363D48" w14:paraId="1D829A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75</w:t>
            </w:r>
            <w:r w:rsidRPr="002166CC" w:rsidR="002E137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2166CC" w:rsidR="002E1377" w:rsidTr="00177A7C" w14:paraId="6972CD74" w14:textId="77777777">
        <w:tc>
          <w:tcPr>
            <w:tcW w:w="4962" w:type="dxa"/>
          </w:tcPr>
          <w:p w:rsidRPr="002166CC" w:rsidR="002E1377" w:rsidP="00177A7C" w:rsidRDefault="002E1377" w14:paraId="495B16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166CC" w:rsidR="002E1377" w:rsidP="00177A7C" w:rsidRDefault="00CE560D" w14:paraId="468B4F6C" w14:textId="17F35C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166CC" w:rsidR="0085747A" w:rsidP="009C54AE" w:rsidRDefault="0085747A" w14:paraId="7440D8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166CC" w:rsidR="0085747A" w:rsidP="009C54AE" w:rsidRDefault="00923D7D" w14:paraId="76C1356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166C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166C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166CC" w:rsidR="003E1941" w:rsidP="009C54AE" w:rsidRDefault="003E1941" w14:paraId="6D2B6F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166CC" w:rsidR="0085747A" w:rsidP="009C54AE" w:rsidRDefault="0071620A" w14:paraId="36518CC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6. </w:t>
      </w:r>
      <w:r w:rsidRPr="002166CC" w:rsidR="0085747A">
        <w:rPr>
          <w:rFonts w:ascii="Corbel" w:hAnsi="Corbel"/>
          <w:smallCaps w:val="0"/>
          <w:szCs w:val="24"/>
        </w:rPr>
        <w:t>PRAKTYKI ZAWO</w:t>
      </w:r>
      <w:r w:rsidRPr="002166CC" w:rsidR="009D3F3B">
        <w:rPr>
          <w:rFonts w:ascii="Corbel" w:hAnsi="Corbel"/>
          <w:smallCaps w:val="0"/>
          <w:szCs w:val="24"/>
        </w:rPr>
        <w:t>DOWE W RAMACH PRZEDMIOTU</w:t>
      </w:r>
    </w:p>
    <w:p w:rsidRPr="002166CC" w:rsidR="0085747A" w:rsidP="009C54AE" w:rsidRDefault="0085747A" w14:paraId="7191F2B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166CC" w:rsidR="0085747A" w:rsidTr="0071620A" w14:paraId="2401BFF3" w14:textId="77777777">
        <w:trPr>
          <w:trHeight w:val="397"/>
        </w:trPr>
        <w:tc>
          <w:tcPr>
            <w:tcW w:w="3544" w:type="dxa"/>
          </w:tcPr>
          <w:p w:rsidRPr="002166CC" w:rsidR="0085747A" w:rsidP="009C54AE" w:rsidRDefault="0085747A" w14:paraId="071993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2166CC" w:rsidR="0085747A" w:rsidP="009C54AE" w:rsidRDefault="0085747A" w14:paraId="7B4BBF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166CC" w:rsidR="0085747A" w:rsidTr="0071620A" w14:paraId="50541382" w14:textId="77777777">
        <w:trPr>
          <w:trHeight w:val="397"/>
        </w:trPr>
        <w:tc>
          <w:tcPr>
            <w:tcW w:w="3544" w:type="dxa"/>
          </w:tcPr>
          <w:p w:rsidRPr="002166CC" w:rsidR="0085747A" w:rsidP="009C54AE" w:rsidRDefault="0085747A" w14:paraId="722D9A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166CC" w:rsidR="0085747A" w:rsidP="009C54AE" w:rsidRDefault="0085747A" w14:paraId="5A9990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166CC" w:rsidR="003E1941" w:rsidP="009C54AE" w:rsidRDefault="003E1941" w14:paraId="447D4DA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166CC" w:rsidR="0085747A" w:rsidP="009C54AE" w:rsidRDefault="00675843" w14:paraId="1619AB7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7. </w:t>
      </w:r>
      <w:r w:rsidRPr="002166CC" w:rsidR="0085747A">
        <w:rPr>
          <w:rFonts w:ascii="Corbel" w:hAnsi="Corbel"/>
          <w:smallCaps w:val="0"/>
          <w:szCs w:val="24"/>
        </w:rPr>
        <w:t>LITERATURA</w:t>
      </w:r>
      <w:r w:rsidRPr="002166CC">
        <w:rPr>
          <w:rFonts w:ascii="Corbel" w:hAnsi="Corbel"/>
          <w:smallCaps w:val="0"/>
          <w:szCs w:val="24"/>
        </w:rPr>
        <w:t xml:space="preserve"> </w:t>
      </w:r>
    </w:p>
    <w:p w:rsidRPr="002166CC" w:rsidR="00675843" w:rsidP="009C54AE" w:rsidRDefault="00675843" w14:paraId="71D3778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3676CE6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62C00" w:rsidR="000572D4" w:rsidTr="004E075E" w14:paraId="4ED3C371" w14:textId="77777777">
        <w:trPr>
          <w:trHeight w:val="397"/>
        </w:trPr>
        <w:tc>
          <w:tcPr>
            <w:tcW w:w="9639" w:type="dxa"/>
          </w:tcPr>
          <w:p w:rsidR="000572D4" w:rsidP="004E075E" w:rsidRDefault="000572D4" w14:paraId="009B6E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F65B8" w:rsidR="000572D4" w:rsidP="004E075E" w:rsidRDefault="000572D4" w14:paraId="65DE62BA" w14:textId="77777777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proofErr w:type="spellStart"/>
            <w:r w:rsidRPr="001F65B8">
              <w:rPr>
                <w:rFonts w:ascii="Corbel" w:hAnsi="Corbel"/>
                <w:sz w:val="24"/>
                <w:szCs w:val="24"/>
              </w:rPr>
              <w:t>Gu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ichard</w:t>
            </w:r>
            <w:proofErr w:type="spellEnd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, J.</w:t>
            </w:r>
            <w:ins w:author="Sylwia" w:date="2020-10-24T17:51:00Z" w:id="1">
              <w:r w:rsidRPr="001F65B8">
                <w:rPr>
                  <w:rFonts w:ascii="Corbel" w:hAnsi="Corbel" w:eastAsia="DejaVuSans" w:cs="DejaVuSans"/>
                  <w:sz w:val="24"/>
                  <w:szCs w:val="24"/>
                  <w:lang w:eastAsia="pl-PL"/>
                </w:rPr>
                <w:t xml:space="preserve"> </w:t>
              </w:r>
            </w:ins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Huteau</w:t>
            </w:r>
            <w:proofErr w:type="spellEnd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, M. (2005) </w:t>
            </w: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Psychologia orientacji i poradnictwa zawodowego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, tłum. pod red. V. Drabik-Podgórna, M. Podgórny, </w:t>
            </w:r>
            <w:proofErr w:type="spellStart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Wyd</w:t>
            </w:r>
            <w:proofErr w:type="spellEnd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: Kraków, Impuls.</w:t>
            </w:r>
          </w:p>
          <w:p w:rsidRPr="00862C00" w:rsidR="000572D4" w:rsidP="004E075E" w:rsidRDefault="000572D4" w14:paraId="1F7E641F" w14:textId="77777777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Kukla, D.  Duda, W. (2016)  </w:t>
            </w:r>
            <w:r w:rsidRPr="001F65B8">
              <w:rPr>
                <w:rFonts w:ascii="Corbel" w:hAnsi="Corbel" w:eastAsia="DejaVuSans" w:cs="DejaVuSans"/>
                <w:i/>
                <w:sz w:val="24"/>
                <w:szCs w:val="24"/>
                <w:lang w:eastAsia="pl-PL"/>
              </w:rPr>
              <w:t xml:space="preserve">Poradnictwo zawodowe: rozwój zawodowy w ujęciu przekrojowym,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Warszawa: Wyd. </w:t>
            </w:r>
            <w:proofErr w:type="spellStart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Difin</w:t>
            </w:r>
            <w:proofErr w:type="spellEnd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9D571C" w:rsidR="000572D4" w:rsidTr="004E075E" w14:paraId="6298E580" w14:textId="77777777">
        <w:trPr>
          <w:trHeight w:val="397"/>
        </w:trPr>
        <w:tc>
          <w:tcPr>
            <w:tcW w:w="9639" w:type="dxa"/>
          </w:tcPr>
          <w:p w:rsidR="000572D4" w:rsidP="004E075E" w:rsidRDefault="000572D4" w14:paraId="2CFD99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F65B8" w:rsidR="000572D4" w:rsidP="004E075E" w:rsidRDefault="000572D4" w14:paraId="17E90B2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Bańka, A. ( 2007)</w:t>
            </w:r>
            <w:r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Psychologiczne doradztwo karier</w:t>
            </w:r>
            <w:r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Poznań: Wyd. PRINT –B, </w:t>
            </w:r>
          </w:p>
          <w:p w:rsidR="000572D4" w:rsidP="004E075E" w:rsidRDefault="000572D4" w14:paraId="625D30BA" w14:textId="77777777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Kacprzak, M. (2010)</w:t>
            </w:r>
            <w:r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 </w:t>
            </w: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Doradca zawodowy w kulturze pracy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[w:] Milczarek, S. (red.) </w:t>
            </w: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Kultura pracy menedżera</w:t>
            </w:r>
            <w:r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Warszawa: Wyd. Placet, </w:t>
            </w:r>
          </w:p>
          <w:p w:rsidRPr="001F65B8" w:rsidR="000572D4" w:rsidP="004E075E" w:rsidRDefault="000572D4" w14:paraId="2C2348CE" w14:textId="77777777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Pakiet edukacyjny wspierający pracę doradców zawodowych Akademickich Biur Karier.</w:t>
            </w:r>
            <w:r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Szczecin 2015.</w:t>
            </w:r>
            <w:r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Dostępny: </w:t>
            </w:r>
            <w:hyperlink w:history="1" r:id="rId8">
              <w:r w:rsidRPr="00457F82">
                <w:rPr>
                  <w:rStyle w:val="Hipercze"/>
                  <w:rFonts w:ascii="Corbel" w:hAnsi="Corbel" w:eastAsia="DejaVuSans" w:cs="DejaVuSans"/>
                  <w:sz w:val="24"/>
                  <w:szCs w:val="24"/>
                  <w:lang w:eastAsia="pl-PL"/>
                </w:rPr>
                <w:t>https://docplayer.pl/46437032-Pakiet-edukacyjny-wspierajacy-prace-doradcow-zawodowych-akademickich-biur-karier.html</w:t>
              </w:r>
            </w:hyperlink>
            <w:r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</w:p>
          <w:p w:rsidRPr="009D571C" w:rsidR="000572D4" w:rsidP="004E075E" w:rsidRDefault="000572D4" w14:paraId="60ACDCA1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Wołk, Z. (2017)</w:t>
            </w:r>
            <w:r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 </w:t>
            </w:r>
            <w:r w:rsidRPr="001F65B8">
              <w:rPr>
                <w:rFonts w:ascii="Corbel" w:hAnsi="Corbel" w:eastAsia="DejaVuSans" w:cs="DejaVuSans"/>
                <w:i/>
                <w:sz w:val="24"/>
                <w:szCs w:val="24"/>
                <w:lang w:eastAsia="pl-PL"/>
              </w:rPr>
              <w:t>Kultura pracy profesjonalisty</w:t>
            </w:r>
            <w:r>
              <w:rPr>
                <w:rFonts w:ascii="Corbel" w:hAnsi="Corbel" w:eastAsia="DejaVuSans" w:cs="DejaVuSans"/>
                <w:i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i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Radom: </w:t>
            </w:r>
            <w:proofErr w:type="spellStart"/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Difin</w:t>
            </w:r>
            <w:proofErr w:type="spellEnd"/>
            <w:r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Pr="002166CC" w:rsidR="000572D4" w:rsidP="009C54AE" w:rsidRDefault="000572D4" w14:paraId="56EDEC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166CC" w:rsidR="0085747A" w:rsidP="00F83B28" w:rsidRDefault="0085747A" w14:paraId="06D9220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166C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166C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7A4" w:rsidP="00C16ABF" w:rsidRDefault="00C157A4" w14:paraId="2B29DB01" w14:textId="77777777">
      <w:pPr>
        <w:spacing w:after="0" w:line="240" w:lineRule="auto"/>
      </w:pPr>
      <w:r>
        <w:separator/>
      </w:r>
    </w:p>
  </w:endnote>
  <w:endnote w:type="continuationSeparator" w:id="0">
    <w:p w:rsidR="00C157A4" w:rsidP="00C16ABF" w:rsidRDefault="00C157A4" w14:paraId="08969AE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7A4" w:rsidP="00C16ABF" w:rsidRDefault="00C157A4" w14:paraId="03E29025" w14:textId="77777777">
      <w:pPr>
        <w:spacing w:after="0" w:line="240" w:lineRule="auto"/>
      </w:pPr>
      <w:r>
        <w:separator/>
      </w:r>
    </w:p>
  </w:footnote>
  <w:footnote w:type="continuationSeparator" w:id="0">
    <w:p w:rsidR="00C157A4" w:rsidP="00C16ABF" w:rsidRDefault="00C157A4" w14:paraId="69B2E276" w14:textId="77777777">
      <w:pPr>
        <w:spacing w:after="0" w:line="240" w:lineRule="auto"/>
      </w:pPr>
      <w:r>
        <w:continuationSeparator/>
      </w:r>
    </w:p>
  </w:footnote>
  <w:footnote w:id="1">
    <w:p w:rsidR="00CE560D" w:rsidP="00CE560D" w:rsidRDefault="00CE560D" w14:paraId="24B23E6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638C3"/>
    <w:multiLevelType w:val="multilevel"/>
    <w:tmpl w:val="AD5C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2D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02A"/>
    <w:rsid w:val="000E491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92F37"/>
    <w:rsid w:val="001A70D2"/>
    <w:rsid w:val="001B6E4D"/>
    <w:rsid w:val="001D657B"/>
    <w:rsid w:val="001D7B54"/>
    <w:rsid w:val="001E0209"/>
    <w:rsid w:val="001F2CA2"/>
    <w:rsid w:val="002144C0"/>
    <w:rsid w:val="002166C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2313"/>
    <w:rsid w:val="003151C5"/>
    <w:rsid w:val="003343CF"/>
    <w:rsid w:val="00346FE9"/>
    <w:rsid w:val="0034759A"/>
    <w:rsid w:val="003503F6"/>
    <w:rsid w:val="003530DD"/>
    <w:rsid w:val="00363D48"/>
    <w:rsid w:val="00363F78"/>
    <w:rsid w:val="00375F73"/>
    <w:rsid w:val="003A0A5B"/>
    <w:rsid w:val="003A1176"/>
    <w:rsid w:val="003A57E1"/>
    <w:rsid w:val="003C0BAE"/>
    <w:rsid w:val="003D001C"/>
    <w:rsid w:val="003D18A9"/>
    <w:rsid w:val="003D6CE2"/>
    <w:rsid w:val="003E1941"/>
    <w:rsid w:val="003E2FE6"/>
    <w:rsid w:val="003E49D5"/>
    <w:rsid w:val="003F205D"/>
    <w:rsid w:val="003F38C0"/>
    <w:rsid w:val="0040230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1A6"/>
    <w:rsid w:val="004A3EEA"/>
    <w:rsid w:val="004A4D1F"/>
    <w:rsid w:val="004D5282"/>
    <w:rsid w:val="004F1551"/>
    <w:rsid w:val="004F2B18"/>
    <w:rsid w:val="004F55A3"/>
    <w:rsid w:val="0050496F"/>
    <w:rsid w:val="00513B6F"/>
    <w:rsid w:val="00517C63"/>
    <w:rsid w:val="005363C4"/>
    <w:rsid w:val="00536BDE"/>
    <w:rsid w:val="00543ACC"/>
    <w:rsid w:val="00565E1B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B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35EC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312"/>
    <w:rsid w:val="0082119A"/>
    <w:rsid w:val="008449B3"/>
    <w:rsid w:val="008552A2"/>
    <w:rsid w:val="0085747A"/>
    <w:rsid w:val="00884922"/>
    <w:rsid w:val="00885F64"/>
    <w:rsid w:val="008917F9"/>
    <w:rsid w:val="00894F1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12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47B"/>
    <w:rsid w:val="00A84C85"/>
    <w:rsid w:val="00A9205F"/>
    <w:rsid w:val="00A97DE1"/>
    <w:rsid w:val="00AB053C"/>
    <w:rsid w:val="00AD1146"/>
    <w:rsid w:val="00AD27D3"/>
    <w:rsid w:val="00AD66D6"/>
    <w:rsid w:val="00AD7A09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B69"/>
    <w:rsid w:val="00BF2C41"/>
    <w:rsid w:val="00C058B4"/>
    <w:rsid w:val="00C05F44"/>
    <w:rsid w:val="00C131B5"/>
    <w:rsid w:val="00C157A4"/>
    <w:rsid w:val="00C16ABF"/>
    <w:rsid w:val="00C170AE"/>
    <w:rsid w:val="00C219B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D"/>
    <w:rsid w:val="00CE5BAC"/>
    <w:rsid w:val="00CF25BE"/>
    <w:rsid w:val="00CF74A3"/>
    <w:rsid w:val="00CF78ED"/>
    <w:rsid w:val="00D02B25"/>
    <w:rsid w:val="00D02EBA"/>
    <w:rsid w:val="00D17C3C"/>
    <w:rsid w:val="00D26B2C"/>
    <w:rsid w:val="00D320B4"/>
    <w:rsid w:val="00D352C9"/>
    <w:rsid w:val="00D425B2"/>
    <w:rsid w:val="00D428D6"/>
    <w:rsid w:val="00D552B2"/>
    <w:rsid w:val="00D608D1"/>
    <w:rsid w:val="00D74119"/>
    <w:rsid w:val="00D7661C"/>
    <w:rsid w:val="00D8075B"/>
    <w:rsid w:val="00D8678B"/>
    <w:rsid w:val="00D901B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39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0FE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DA2"/>
    <w:rsid w:val="00F974DA"/>
    <w:rsid w:val="00FA096B"/>
    <w:rsid w:val="00FA46E5"/>
    <w:rsid w:val="00FB7304"/>
    <w:rsid w:val="00FB7DBA"/>
    <w:rsid w:val="00FC1C25"/>
    <w:rsid w:val="00FC3F45"/>
    <w:rsid w:val="00FD503F"/>
    <w:rsid w:val="00FD7589"/>
    <w:rsid w:val="00FE491C"/>
    <w:rsid w:val="00FF016A"/>
    <w:rsid w:val="00FF1401"/>
    <w:rsid w:val="00FF5E7D"/>
    <w:rsid w:val="11329153"/>
    <w:rsid w:val="4B43492F"/>
    <w:rsid w:val="5ADB9DA1"/>
    <w:rsid w:val="7D9D9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AC32"/>
  <w15:chartTrackingRefBased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3A57E1"/>
  </w:style>
  <w:style w:type="paragraph" w:styleId="NormalnyWeb">
    <w:name w:val="Normal (Web)"/>
    <w:basedOn w:val="Normalny"/>
    <w:uiPriority w:val="99"/>
    <w:semiHidden/>
    <w:unhideWhenUsed/>
    <w:rsid w:val="004F2B1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363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3D48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363D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3D48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63D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ocplayer.pl/46437032-Pakiet-edukacyjny-wspierajacy-prace-doradcow-zawodowych-akademickich-biur-karier.html" TargetMode="Externa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70B46-0458-4346-92CC-977FF37330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6881A3-4392-43BE-88A9-5B71C68E5355}"/>
</file>

<file path=customXml/itemProps3.xml><?xml version="1.0" encoding="utf-8"?>
<ds:datastoreItem xmlns:ds="http://schemas.openxmlformats.org/officeDocument/2006/customXml" ds:itemID="{C4F9BB4B-01D1-4E0B-B3F7-4B2B3EE2D279}"/>
</file>

<file path=customXml/itemProps4.xml><?xml version="1.0" encoding="utf-8"?>
<ds:datastoreItem xmlns:ds="http://schemas.openxmlformats.org/officeDocument/2006/customXml" ds:itemID="{0034C67C-5DDC-469D-AF17-C857F162D0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Motyka Marek</lastModifiedBy>
  <revision>6</revision>
  <lastPrinted>2019-02-06T13:12:00.0000000Z</lastPrinted>
  <dcterms:created xsi:type="dcterms:W3CDTF">2020-10-28T05:37:00.0000000Z</dcterms:created>
  <dcterms:modified xsi:type="dcterms:W3CDTF">2021-10-05T17:06:46.5081441Z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